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5BF77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ins w:id="0" w:author="Vopalecká Leona" w:date="2025-06-18T09:37:00Z" w16du:dateUtc="2025-06-18T07:37:00Z">
        <w:r w:rsidR="005873BE" w:rsidRPr="003051BA">
          <w:rPr>
            <w:rFonts w:ascii="Verdana" w:hAnsi="Verdana"/>
            <w:b/>
            <w:bCs/>
            <w:sz w:val="18"/>
            <w:szCs w:val="18"/>
          </w:rPr>
          <w:t>„</w:t>
        </w:r>
      </w:ins>
      <w:customXmlInsRangeStart w:id="1" w:author="Vopalecká Leona" w:date="2025-06-18T09:37:00Z"/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BE1716D7B42643C9BF01C4AB6B1A97A6"/>
          </w:placeholder>
        </w:sdtPr>
        <w:sdtEndPr/>
        <w:sdtContent>
          <w:customXmlInsRangeEnd w:id="1"/>
          <w:ins w:id="2" w:author="Vopalecká Leona" w:date="2025-06-18T09:37:00Z" w16du:dateUtc="2025-06-18T07:37:00Z">
            <w:r w:rsidR="005873BE" w:rsidRPr="003051BA">
              <w:rPr>
                <w:rFonts w:ascii="Verdana" w:hAnsi="Verdana"/>
                <w:b/>
                <w:bCs/>
                <w:sz w:val="18"/>
                <w:szCs w:val="18"/>
              </w:rPr>
              <w:t xml:space="preserve">Zajištění pitného režimu pro zaměstnance OŘ Plzeň </w:t>
            </w:r>
          </w:ins>
          <w:ins w:id="3" w:author="Vopalecká Leona" w:date="2025-07-03T11:16:00Z" w16du:dateUtc="2025-07-03T09:16:00Z">
            <w:r w:rsidR="008310EB">
              <w:rPr>
                <w:rFonts w:ascii="Verdana" w:hAnsi="Verdana"/>
                <w:b/>
                <w:bCs/>
                <w:sz w:val="18"/>
                <w:szCs w:val="18"/>
              </w:rPr>
              <w:t xml:space="preserve">v roce </w:t>
            </w:r>
          </w:ins>
          <w:ins w:id="4" w:author="Vopalecká Leona" w:date="2025-06-18T09:37:00Z" w16du:dateUtc="2025-06-18T07:37:00Z">
            <w:r w:rsidR="005873BE" w:rsidRPr="003051BA">
              <w:rPr>
                <w:rFonts w:ascii="Verdana" w:hAnsi="Verdana"/>
                <w:b/>
                <w:bCs/>
                <w:sz w:val="18"/>
                <w:szCs w:val="18"/>
              </w:rPr>
              <w:t>2025-2027</w:t>
            </w:r>
          </w:ins>
          <w:customXmlInsRangeStart w:id="5" w:author="Vopalecká Leona" w:date="2025-06-18T09:37:00Z"/>
        </w:sdtContent>
      </w:sdt>
      <w:customXmlInsRangeEnd w:id="5"/>
      <w:ins w:id="6" w:author="Vopalecká Leona" w:date="2025-06-18T09:37:00Z" w16du:dateUtc="2025-06-18T07:37:00Z">
        <w:r w:rsidR="005873BE" w:rsidRPr="003051BA">
          <w:rPr>
            <w:rFonts w:ascii="Verdana" w:hAnsi="Verdana"/>
            <w:b/>
            <w:bCs/>
            <w:sz w:val="18"/>
            <w:szCs w:val="18"/>
          </w:rPr>
          <w:t>“</w:t>
        </w:r>
        <w:r w:rsidR="005873BE" w:rsidRPr="005F0577" w:rsidDel="005873BE">
          <w:rPr>
            <w:rFonts w:ascii="Verdana" w:hAnsi="Verdana"/>
            <w:sz w:val="18"/>
            <w:szCs w:val="18"/>
          </w:rPr>
          <w:t xml:space="preserve"> </w:t>
        </w:r>
      </w:ins>
      <w:del w:id="7" w:author="Vopalecká Leona" w:date="2025-06-18T09:37:00Z" w16du:dateUtc="2025-06-18T07:37:00Z">
        <w:r w:rsidRPr="005F0577" w:rsidDel="005873BE">
          <w:rPr>
            <w:rFonts w:ascii="Verdana" w:hAnsi="Verdana"/>
            <w:sz w:val="18"/>
            <w:szCs w:val="18"/>
          </w:rPr>
          <w:delText>„</w:delText>
        </w:r>
        <w:r w:rsidRPr="005F0577" w:rsidDel="005873BE">
          <w:rPr>
            <w:rFonts w:ascii="Verdana" w:hAnsi="Verdana"/>
            <w:sz w:val="18"/>
            <w:szCs w:val="18"/>
            <w:highlight w:val="green"/>
          </w:rPr>
          <w:delText>[DOPLNÍ ZADAVATEL]</w:delText>
        </w:r>
        <w:r w:rsidRPr="005F0577" w:rsidDel="005873BE">
          <w:rPr>
            <w:rFonts w:ascii="Verdana" w:hAnsi="Verdana"/>
            <w:sz w:val="18"/>
            <w:szCs w:val="18"/>
          </w:rPr>
          <w:delText>“</w:delText>
        </w:r>
      </w:del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312FBBF1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ins w:id="8" w:author="Sukup Richard, Mgr." w:date="2025-05-23T19:49:00Z" w16du:dateUtc="2025-05-23T17:49:00Z">
        <w:r w:rsidR="002765EF">
          <w:rPr>
            <w:rFonts w:ascii="Verdana" w:hAnsi="Verdana"/>
            <w:sz w:val="18"/>
            <w:szCs w:val="18"/>
          </w:rPr>
          <w:t>e</w:t>
        </w:r>
      </w:ins>
      <w:r w:rsidRPr="00BF1253">
        <w:rPr>
          <w:rFonts w:ascii="Verdana" w:hAnsi="Verdana"/>
          <w:sz w:val="18"/>
          <w:szCs w:val="18"/>
        </w:rPr>
        <w:t> </w:t>
      </w:r>
      <w:del w:id="9" w:author="Sukup Richard, Mgr." w:date="2025-05-23T19:49:00Z" w16du:dateUtc="2025-05-23T17:49:00Z">
        <w:r w:rsidRPr="00BF1253" w:rsidDel="002765EF">
          <w:rPr>
            <w:rFonts w:ascii="Verdana" w:hAnsi="Verdana"/>
            <w:sz w:val="18"/>
            <w:szCs w:val="18"/>
          </w:rPr>
          <w:delText xml:space="preserve">Zadávacím </w:delText>
        </w:r>
      </w:del>
      <w:ins w:id="10" w:author="Sukup Richard, Mgr." w:date="2025-05-23T19:49:00Z" w16du:dateUtc="2025-05-23T17:49:00Z">
        <w:r w:rsidR="002765EF">
          <w:rPr>
            <w:rFonts w:ascii="Verdana" w:hAnsi="Verdana"/>
            <w:sz w:val="18"/>
            <w:szCs w:val="18"/>
          </w:rPr>
          <w:t>Výběrovém</w:t>
        </w:r>
        <w:r w:rsidR="002765EF" w:rsidRPr="00BF1253">
          <w:rPr>
            <w:rFonts w:ascii="Verdana" w:hAnsi="Verdana"/>
            <w:sz w:val="18"/>
            <w:szCs w:val="18"/>
          </w:rPr>
          <w:t xml:space="preserve"> </w:t>
        </w:r>
      </w:ins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40A4C7A2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ins w:id="11" w:author="Sukup Richard, Mgr." w:date="2025-05-23T19:49:00Z" w16du:dateUtc="2025-05-23T17:49:00Z">
        <w:r w:rsidR="002765EF">
          <w:rPr>
            <w:rFonts w:ascii="Verdana" w:hAnsi="Verdana"/>
            <w:sz w:val="18"/>
            <w:szCs w:val="18"/>
          </w:rPr>
          <w:t>e</w:t>
        </w:r>
      </w:ins>
      <w:r w:rsidRPr="00BF1253">
        <w:rPr>
          <w:rFonts w:ascii="Verdana" w:hAnsi="Verdana"/>
          <w:sz w:val="18"/>
          <w:szCs w:val="18"/>
        </w:rPr>
        <w:t> </w:t>
      </w:r>
      <w:del w:id="12" w:author="Sukup Richard, Mgr." w:date="2025-05-23T19:49:00Z" w16du:dateUtc="2025-05-23T17:49:00Z">
        <w:r w:rsidRPr="00BF1253" w:rsidDel="002765EF">
          <w:rPr>
            <w:rFonts w:ascii="Verdana" w:hAnsi="Verdana"/>
            <w:sz w:val="18"/>
            <w:szCs w:val="18"/>
          </w:rPr>
          <w:delText xml:space="preserve">Zadávacím </w:delText>
        </w:r>
      </w:del>
      <w:ins w:id="13" w:author="Sukup Richard, Mgr." w:date="2025-05-23T19:49:00Z" w16du:dateUtc="2025-05-23T17:49:00Z">
        <w:r w:rsidR="002765EF">
          <w:rPr>
            <w:rFonts w:ascii="Verdana" w:hAnsi="Verdana"/>
            <w:sz w:val="18"/>
            <w:szCs w:val="18"/>
          </w:rPr>
          <w:t>Výběrovém</w:t>
        </w:r>
        <w:r w:rsidR="002765EF" w:rsidRPr="00BF1253">
          <w:rPr>
            <w:rFonts w:ascii="Verdana" w:hAnsi="Verdana"/>
            <w:sz w:val="18"/>
            <w:szCs w:val="18"/>
          </w:rPr>
          <w:t xml:space="preserve"> </w:t>
        </w:r>
      </w:ins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del w:id="14" w:author="Sukup Richard, Mgr." w:date="2025-05-23T19:50:00Z" w16du:dateUtc="2025-05-23T17:50:00Z">
        <w:r w:rsidRPr="00BF1253" w:rsidDel="002765EF">
          <w:rPr>
            <w:rFonts w:ascii="Verdana" w:hAnsi="Verdana"/>
            <w:sz w:val="18"/>
            <w:szCs w:val="18"/>
          </w:rPr>
          <w:delText xml:space="preserve">Zadávacího </w:delText>
        </w:r>
      </w:del>
      <w:ins w:id="15" w:author="Sukup Richard, Mgr." w:date="2025-05-23T19:50:00Z" w16du:dateUtc="2025-05-23T17:50:00Z">
        <w:r w:rsidR="002765EF">
          <w:rPr>
            <w:rFonts w:ascii="Verdana" w:hAnsi="Verdana"/>
            <w:sz w:val="18"/>
            <w:szCs w:val="18"/>
          </w:rPr>
          <w:t>Výběrového</w:t>
        </w:r>
        <w:r w:rsidR="002765EF" w:rsidRPr="00BF1253">
          <w:rPr>
            <w:rFonts w:ascii="Verdana" w:hAnsi="Verdana"/>
            <w:sz w:val="18"/>
            <w:szCs w:val="18"/>
          </w:rPr>
          <w:t xml:space="preserve"> </w:t>
        </w:r>
      </w:ins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FC576" w14:textId="0EA8F9C5" w:rsidR="005873BE" w:rsidRDefault="005873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2AE50" w14:textId="31EA9027" w:rsidR="005873BE" w:rsidRDefault="005873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51B899A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opalecká Leona">
    <w15:presenceInfo w15:providerId="AD" w15:userId="S::VopaleckaL@spravazeleznic.cz::723d41d6-42c6-4dbd-987e-2dd2c500812f"/>
  </w15:person>
  <w15:person w15:author="Sukup Richard, Mgr.">
    <w15:presenceInfo w15:providerId="None" w15:userId="Sukup Richard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0ED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73B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0EB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5F88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1716D7B42643C9BF01C4AB6B1A97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4C0EC-F7BE-4D1B-A4A4-D19BF5095907}"/>
      </w:docPartPr>
      <w:docPartBody>
        <w:p w:rsidR="005B6541" w:rsidRDefault="005B6541" w:rsidP="005B6541">
          <w:pPr>
            <w:pStyle w:val="BE1716D7B42643C9BF01C4AB6B1A97A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D60ED"/>
    <w:rsid w:val="00393AF1"/>
    <w:rsid w:val="003D523A"/>
    <w:rsid w:val="003E40D7"/>
    <w:rsid w:val="00494361"/>
    <w:rsid w:val="004E13C2"/>
    <w:rsid w:val="0053414F"/>
    <w:rsid w:val="005B6541"/>
    <w:rsid w:val="006235F2"/>
    <w:rsid w:val="00633686"/>
    <w:rsid w:val="00726C62"/>
    <w:rsid w:val="00793261"/>
    <w:rsid w:val="008C42C3"/>
    <w:rsid w:val="009D5F88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6541"/>
    <w:rPr>
      <w:color w:val="808080"/>
    </w:rPr>
  </w:style>
  <w:style w:type="paragraph" w:customStyle="1" w:styleId="BE1716D7B42643C9BF01C4AB6B1A97A6">
    <w:name w:val="BE1716D7B42643C9BF01C4AB6B1A97A6"/>
    <w:rsid w:val="005B654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2018-03-26T11:24:00Z</cp:lastPrinted>
  <dcterms:created xsi:type="dcterms:W3CDTF">2023-06-05T11:41:00Z</dcterms:created>
  <dcterms:modified xsi:type="dcterms:W3CDTF">2025-07-03T09:16:00Z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